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7C437" w14:textId="77777777" w:rsidR="006C3F2F" w:rsidRPr="006C3F2F" w:rsidRDefault="006C3F2F" w:rsidP="006C3F2F">
      <w:pPr>
        <w:rPr>
          <w:b/>
          <w:bCs/>
        </w:rPr>
      </w:pPr>
      <w:r w:rsidRPr="006C3F2F">
        <w:rPr>
          <w:b/>
          <w:bCs/>
        </w:rPr>
        <w:t>2. EXPERIMENTAL PROCEDURES</w:t>
      </w:r>
    </w:p>
    <w:p w14:paraId="2C6BBBB7" w14:textId="79B9047D" w:rsidR="006C3F2F" w:rsidRPr="006C3F2F" w:rsidRDefault="006C3F2F">
      <w:pPr>
        <w:jc w:val="both"/>
        <w:pPrChange w:id="0" w:author="Michelle Chen" w:date="2024-01-06T11:16:00Z">
          <w:pPr/>
        </w:pPrChange>
      </w:pPr>
      <w:r w:rsidRPr="006C3F2F">
        <w:rPr>
          <w:b/>
          <w:bCs/>
        </w:rPr>
        <w:t>General Procedure for the Preparation of Janus Emulsions.</w:t>
      </w:r>
      <w:r w:rsidRPr="006C3F2F">
        <w:t xml:space="preserve"> Janus emulsions were fabricated using bulk emulsification, which generates polydisperse droplets with highly uniform morphology and composition. The disperse and continuous phases consists of 1 mg/mL of PDBCO-PPEG-</w:t>
      </w:r>
      <w:r w:rsidRPr="006C3F2F">
        <w:rPr>
          <w:i/>
          <w:iCs/>
        </w:rPr>
        <w:t>b</w:t>
      </w:r>
      <w:r w:rsidRPr="006C3F2F">
        <w:t>-</w:t>
      </w:r>
      <w:proofErr w:type="spellStart"/>
      <w:r w:rsidRPr="006C3F2F">
        <w:t>PBn</w:t>
      </w:r>
      <w:proofErr w:type="spellEnd"/>
      <w:r w:rsidRPr="006C3F2F">
        <w:t xml:space="preserve"> or PN</w:t>
      </w:r>
      <w:r w:rsidRPr="006C3F2F">
        <w:rPr>
          <w:vertAlign w:val="subscript"/>
        </w:rPr>
        <w:t>3</w:t>
      </w:r>
      <w:r w:rsidRPr="006C3F2F">
        <w:t>-PPEG-</w:t>
      </w:r>
      <w:r w:rsidRPr="006C3F2F">
        <w:rPr>
          <w:i/>
          <w:iCs/>
        </w:rPr>
        <w:t>b</w:t>
      </w:r>
      <w:r w:rsidRPr="006C3F2F">
        <w:t xml:space="preserve">-PBn in DEB and HFE-7500 combined in a 1:1 volume ratio and 0.1 </w:t>
      </w:r>
      <w:proofErr w:type="spellStart"/>
      <w:r w:rsidRPr="006C3F2F">
        <w:t>wt</w:t>
      </w:r>
      <w:proofErr w:type="spellEnd"/>
      <w:r w:rsidRPr="006C3F2F">
        <w:t xml:space="preserve">% Tween 20:0.1 </w:t>
      </w:r>
      <w:proofErr w:type="spellStart"/>
      <w:r w:rsidRPr="006C3F2F">
        <w:t>wt</w:t>
      </w:r>
      <w:proofErr w:type="spellEnd"/>
      <w:r w:rsidRPr="006C3F2F">
        <w:t xml:space="preserve">% </w:t>
      </w:r>
      <w:proofErr w:type="spellStart"/>
      <w:r w:rsidRPr="006C3F2F">
        <w:t>Zonyl</w:t>
      </w:r>
      <w:proofErr w:type="spellEnd"/>
      <w:r w:rsidRPr="006C3F2F">
        <w:t xml:space="preserve"> in 1X PBS (10 mM, pH = 7.4), respectively. The disperse phase was heated above the upper critical solution temperature (42 °C) until the two phases become miscible. The miscible disperse phase (30 </w:t>
      </w:r>
      <w:proofErr w:type="spellStart"/>
      <w:r w:rsidRPr="006C3F2F">
        <w:t>μL</w:t>
      </w:r>
      <w:proofErr w:type="spellEnd"/>
      <w:r w:rsidRPr="006C3F2F">
        <w:t xml:space="preserve">) was rapidly added to 500 </w:t>
      </w:r>
      <w:proofErr w:type="spellStart"/>
      <w:r w:rsidRPr="006C3F2F">
        <w:t>μL</w:t>
      </w:r>
      <w:proofErr w:type="spellEnd"/>
      <w:r w:rsidRPr="006C3F2F">
        <w:t xml:space="preserve"> of warm continuous phase and subsequently emulsified via a vortex mixer at 3500 rpm for five seconds. A 4:6 volume ratio of 0.1 </w:t>
      </w:r>
      <w:proofErr w:type="spellStart"/>
      <w:r w:rsidRPr="006C3F2F">
        <w:t>wt</w:t>
      </w:r>
      <w:proofErr w:type="spellEnd"/>
      <w:r w:rsidRPr="006C3F2F">
        <w:t xml:space="preserve">% CTAB:0.1 </w:t>
      </w:r>
      <w:proofErr w:type="spellStart"/>
      <w:r w:rsidRPr="006C3F2F">
        <w:t>wt</w:t>
      </w:r>
      <w:proofErr w:type="spellEnd"/>
      <w:r w:rsidRPr="006C3F2F">
        <w:t xml:space="preserve">% </w:t>
      </w:r>
      <w:proofErr w:type="spellStart"/>
      <w:r w:rsidRPr="006C3F2F">
        <w:t>Zonyl</w:t>
      </w:r>
      <w:proofErr w:type="spellEnd"/>
      <w:r w:rsidRPr="006C3F2F">
        <w:t xml:space="preserve"> in 1X PBS was used as the continuous phase for droplets that will be further modified with DNA.</w:t>
      </w:r>
    </w:p>
    <w:p w14:paraId="5F42594D" w14:textId="5CDC4C27" w:rsidR="006C3F2F" w:rsidRPr="006C3F2F" w:rsidRDefault="006C3F2F">
      <w:pPr>
        <w:jc w:val="both"/>
        <w:pPrChange w:id="1" w:author="Michelle Chen" w:date="2024-01-06T11:16:00Z">
          <w:pPr/>
        </w:pPrChange>
      </w:pPr>
      <w:r w:rsidRPr="006C3F2F">
        <w:rPr>
          <w:b/>
          <w:bCs/>
        </w:rPr>
        <w:t>General Procedure for Droplet Bioconjugation.</w:t>
      </w:r>
      <w:r w:rsidRPr="006C3F2F">
        <w:t xml:space="preserve"> rcSso7d protein or antibody was added to droplet solutions consisting of 30 </w:t>
      </w:r>
      <w:proofErr w:type="spellStart"/>
      <w:r w:rsidRPr="006C3F2F">
        <w:t>μL</w:t>
      </w:r>
      <w:proofErr w:type="spellEnd"/>
      <w:r w:rsidRPr="006C3F2F">
        <w:t xml:space="preserve"> of droplets and 500 </w:t>
      </w:r>
      <w:proofErr w:type="spellStart"/>
      <w:r w:rsidRPr="006C3F2F">
        <w:t>μL</w:t>
      </w:r>
      <w:proofErr w:type="spellEnd"/>
      <w:r w:rsidRPr="006C3F2F">
        <w:t xml:space="preserve"> of continuous phase and incubated overnight on an orbital shaker (100 rpm). After incubation, the continuous phase was solvent exchanged five times with fresh continuous phase solution to remove unreacted rcSso7d protein or antibody. For droplets with additional PEG subunits, </w:t>
      </w:r>
      <w:proofErr w:type="gramStart"/>
      <w:r w:rsidRPr="006C3F2F">
        <w:t>poly(</w:t>
      </w:r>
      <w:proofErr w:type="gramEnd"/>
      <w:r w:rsidRPr="006C3F2F">
        <w:t xml:space="preserve">ethylene glycol) methyl ether </w:t>
      </w:r>
      <w:proofErr w:type="spellStart"/>
      <w:r w:rsidRPr="006C3F2F">
        <w:t>azide</w:t>
      </w:r>
      <w:proofErr w:type="spellEnd"/>
      <w:r w:rsidRPr="006C3F2F">
        <w:t xml:space="preserve"> (PEG-N</w:t>
      </w:r>
      <w:r w:rsidRPr="006C3F2F">
        <w:rPr>
          <w:vertAlign w:val="subscript"/>
        </w:rPr>
        <w:t>3</w:t>
      </w:r>
      <w:r w:rsidRPr="006C3F2F">
        <w:t>) in 1X PBS (1 mM) was added to the rcSso7d-conjugated droplet solution and incubated overnight on an orbital shaker (100 rpm). The continuous phase was then solvent exchanged five times with fresh solution to remove unreacted PEG-N</w:t>
      </w:r>
      <w:r w:rsidRPr="006C3F2F">
        <w:rPr>
          <w:vertAlign w:val="subscript"/>
        </w:rPr>
        <w:t>3</w:t>
      </w:r>
      <w:r w:rsidRPr="006C3F2F">
        <w:t>.</w:t>
      </w:r>
    </w:p>
    <w:p w14:paraId="3F3378FC" w14:textId="5789CF23" w:rsidR="006C3F2F" w:rsidRPr="006C3F2F" w:rsidRDefault="006C3F2F">
      <w:pPr>
        <w:jc w:val="both"/>
        <w:pPrChange w:id="2" w:author="Michelle Chen" w:date="2024-01-06T11:16:00Z">
          <w:pPr/>
        </w:pPrChange>
      </w:pPr>
      <w:r w:rsidRPr="006C3F2F">
        <w:t>Droplets functionalized with rcSso7d-IL6 proteins purified via a Ni</w:t>
      </w:r>
      <w:r w:rsidRPr="006C3F2F">
        <w:rPr>
          <w:vertAlign w:val="superscript"/>
        </w:rPr>
        <w:t>2+</w:t>
      </w:r>
      <w:r w:rsidRPr="006C3F2F">
        <w:t xml:space="preserve"> resin and PEG-N</w:t>
      </w:r>
      <w:r w:rsidRPr="006C3F2F">
        <w:rPr>
          <w:vertAlign w:val="subscript"/>
        </w:rPr>
        <w:t>3</w:t>
      </w:r>
      <w:r w:rsidRPr="006C3F2F">
        <w:t xml:space="preserve"> utilized 1 nmol of protein and 25 nmol of PEG-N</w:t>
      </w:r>
      <w:r w:rsidRPr="006C3F2F">
        <w:rPr>
          <w:vertAlign w:val="subscript"/>
        </w:rPr>
        <w:t>3</w:t>
      </w:r>
      <w:r w:rsidRPr="006C3F2F">
        <w:t xml:space="preserve"> in 1X PBS in the bioconjugation step unless otherwise stated. Droplets functionalized with rcSso7d-IL6 proteins that underwent additional FPLC purification and PEG-N</w:t>
      </w:r>
      <w:r w:rsidRPr="006C3F2F">
        <w:rPr>
          <w:vertAlign w:val="subscript"/>
        </w:rPr>
        <w:t>3</w:t>
      </w:r>
      <w:r w:rsidRPr="006C3F2F">
        <w:t xml:space="preserve"> utilized 0.2 nmol of protein and 25 nmol of PEG-N</w:t>
      </w:r>
      <w:r w:rsidRPr="006C3F2F">
        <w:rPr>
          <w:vertAlign w:val="subscript"/>
        </w:rPr>
        <w:t>3</w:t>
      </w:r>
      <w:r w:rsidRPr="006C3F2F">
        <w:t xml:space="preserve"> in 1X PBS in the bioconjugation step unless otherwise stated. Droplets functionalized with anti-IL-6 antibodies utilized 0.2 nmol of antibody and 25 nmol of PEG-N</w:t>
      </w:r>
      <w:r w:rsidRPr="006C3F2F">
        <w:rPr>
          <w:vertAlign w:val="subscript"/>
        </w:rPr>
        <w:t>3</w:t>
      </w:r>
      <w:r w:rsidRPr="006C3F2F">
        <w:t xml:space="preserve"> (when applicable) in 1X PBS in the bioconjugation step.</w:t>
      </w:r>
    </w:p>
    <w:p w14:paraId="276641C9" w14:textId="0A62573A" w:rsidR="006C3F2F" w:rsidRPr="006C3F2F" w:rsidRDefault="006C3F2F">
      <w:pPr>
        <w:jc w:val="both"/>
        <w:rPr>
          <w:b/>
          <w:bCs/>
        </w:rPr>
        <w:pPrChange w:id="3" w:author="Michelle Chen" w:date="2024-01-06T11:16:00Z">
          <w:pPr/>
        </w:pPrChange>
      </w:pPr>
      <w:r w:rsidRPr="006C3F2F">
        <w:t xml:space="preserve">Droplets functionalized with DNA were fabricated as follows: 6 </w:t>
      </w:r>
      <w:proofErr w:type="spellStart"/>
      <w:r w:rsidRPr="006C3F2F">
        <w:t>μL</w:t>
      </w:r>
      <w:proofErr w:type="spellEnd"/>
      <w:r w:rsidRPr="006C3F2F">
        <w:t xml:space="preserve"> of 1 mM 5’-hexynyl-AAA AA-FAM-3’ reconstituted with nuclease free water, followed by 7.5 </w:t>
      </w:r>
      <w:proofErr w:type="spellStart"/>
      <w:r w:rsidRPr="006C3F2F">
        <w:t>μL</w:t>
      </w:r>
      <w:proofErr w:type="spellEnd"/>
      <w:r w:rsidRPr="006C3F2F">
        <w:t xml:space="preserve"> of 2:1 volume ratio of 50 mM THPTA:20 mM CuSO</w:t>
      </w:r>
      <w:r w:rsidRPr="006C3F2F">
        <w:rPr>
          <w:vertAlign w:val="subscript"/>
        </w:rPr>
        <w:t>4</w:t>
      </w:r>
      <w:r w:rsidRPr="006C3F2F">
        <w:t xml:space="preserve">, and 25 </w:t>
      </w:r>
      <w:proofErr w:type="spellStart"/>
      <w:r w:rsidRPr="006C3F2F">
        <w:t>μL</w:t>
      </w:r>
      <w:proofErr w:type="spellEnd"/>
      <w:r w:rsidRPr="006C3F2F">
        <w:t xml:space="preserve"> of 100 mM sodium ascorbate were added to 20 </w:t>
      </w:r>
      <w:proofErr w:type="spellStart"/>
      <w:r w:rsidRPr="006C3F2F">
        <w:t>μL</w:t>
      </w:r>
      <w:proofErr w:type="spellEnd"/>
      <w:r w:rsidRPr="006C3F2F">
        <w:t xml:space="preserve"> of droplets (with PN</w:t>
      </w:r>
      <w:r w:rsidRPr="006C3F2F">
        <w:rPr>
          <w:vertAlign w:val="subscript"/>
        </w:rPr>
        <w:t>3</w:t>
      </w:r>
      <w:r w:rsidRPr="006C3F2F">
        <w:t>-PPEG-</w:t>
      </w:r>
      <w:r w:rsidRPr="006C3F2F">
        <w:rPr>
          <w:i/>
          <w:iCs/>
        </w:rPr>
        <w:t>b</w:t>
      </w:r>
      <w:r w:rsidRPr="006C3F2F">
        <w:t xml:space="preserve">-PBn in the disperse phase) in 500 </w:t>
      </w:r>
      <w:proofErr w:type="spellStart"/>
      <w:r w:rsidRPr="006C3F2F">
        <w:t>μL</w:t>
      </w:r>
      <w:proofErr w:type="spellEnd"/>
      <w:r w:rsidRPr="006C3F2F">
        <w:t xml:space="preserve"> of continuous phase (4:6 volume ratio of 0.1 </w:t>
      </w:r>
      <w:proofErr w:type="spellStart"/>
      <w:r w:rsidRPr="006C3F2F">
        <w:t>wt</w:t>
      </w:r>
      <w:proofErr w:type="spellEnd"/>
      <w:r w:rsidRPr="006C3F2F">
        <w:t xml:space="preserve">% CTAB:0.1 </w:t>
      </w:r>
      <w:proofErr w:type="spellStart"/>
      <w:r w:rsidRPr="006C3F2F">
        <w:t>wt</w:t>
      </w:r>
      <w:proofErr w:type="spellEnd"/>
      <w:r w:rsidRPr="006C3F2F">
        <w:t xml:space="preserve">% </w:t>
      </w:r>
      <w:proofErr w:type="spellStart"/>
      <w:r w:rsidRPr="006C3F2F">
        <w:t>Zonyl</w:t>
      </w:r>
      <w:proofErr w:type="spellEnd"/>
      <w:r w:rsidRPr="006C3F2F">
        <w:t xml:space="preserve"> in 1X PBS). The suspension was incubated overnight at an orbital shaker (100 rpm). After incubation, the continuous phase was solvent exchanged five times with fresh continuous phase solution to remove unreacted DNA and excess reagents.</w:t>
      </w:r>
    </w:p>
    <w:p w14:paraId="18F67AD0" w14:textId="77777777" w:rsidR="006C3F2F" w:rsidRPr="006C3F2F" w:rsidRDefault="006C3F2F">
      <w:pPr>
        <w:jc w:val="both"/>
        <w:pPrChange w:id="4" w:author="Michelle Chen" w:date="2024-01-06T11:16:00Z">
          <w:pPr/>
        </w:pPrChange>
      </w:pPr>
      <w:r w:rsidRPr="006C3F2F">
        <w:rPr>
          <w:b/>
          <w:bCs/>
        </w:rPr>
        <w:t>General Procedure for Agglutination Assays.</w:t>
      </w:r>
      <w:r w:rsidRPr="006C3F2F">
        <w:t xml:space="preserve"> For each sensing experiment, the glass surface of a Thermo-Fisher Scientific Invitrogen </w:t>
      </w:r>
      <w:proofErr w:type="spellStart"/>
      <w:r w:rsidRPr="006C3F2F">
        <w:t>Attofluor</w:t>
      </w:r>
      <w:proofErr w:type="spellEnd"/>
      <w:r w:rsidRPr="006C3F2F">
        <w:t xml:space="preserve"> Cell Chamber was wetted with surfactant solution prior to depositing the droplets. For single droplet variant agglutination studies, 14 </w:t>
      </w:r>
      <w:proofErr w:type="spellStart"/>
      <w:r w:rsidRPr="006C3F2F">
        <w:t>μL</w:t>
      </w:r>
      <w:proofErr w:type="spellEnd"/>
      <w:r w:rsidRPr="006C3F2F">
        <w:t xml:space="preserve"> of droplets were used. For two droplet variant studies, 7 </w:t>
      </w:r>
      <w:proofErr w:type="spellStart"/>
      <w:r w:rsidRPr="006C3F2F">
        <w:t>μL</w:t>
      </w:r>
      <w:proofErr w:type="spellEnd"/>
      <w:r w:rsidRPr="006C3F2F">
        <w:t xml:space="preserve"> of each type of droplet variant was used. Once the droplets were deposited onto the imaging dish, the droplets were spread out across the dish. Depending on the experiment different volumes of analyte (IL-6 or CRP) was added to the experimental setup (total continuous phase volume = 500 </w:t>
      </w:r>
      <w:proofErr w:type="spellStart"/>
      <w:r w:rsidRPr="006C3F2F">
        <w:t>μL</w:t>
      </w:r>
      <w:proofErr w:type="spellEnd"/>
      <w:r w:rsidRPr="006C3F2F">
        <w:t xml:space="preserve">). Specifically, 10 </w:t>
      </w:r>
      <w:proofErr w:type="spellStart"/>
      <w:r w:rsidRPr="006C3F2F">
        <w:t>μL</w:t>
      </w:r>
      <w:proofErr w:type="spellEnd"/>
      <w:r w:rsidRPr="006C3F2F">
        <w:t xml:space="preserve"> of human serum and 104 </w:t>
      </w:r>
      <w:proofErr w:type="spellStart"/>
      <w:r w:rsidRPr="006C3F2F">
        <w:t>μL</w:t>
      </w:r>
      <w:proofErr w:type="spellEnd"/>
      <w:r w:rsidRPr="006C3F2F">
        <w:t xml:space="preserve"> of 2.4 mg/mL CRP were added as analyte for the correspond control experiments; a 0.1 w/v% solution of BSA in the continuous phase was prepared for the 1 mg/mL BSA control experiment. If necessary, analyte solutions were diluted with 1X PBS prior to addition. The droplets were incubated for specified amounts of time and orientational changes were recorded using an inverted microscope. </w:t>
      </w:r>
    </w:p>
    <w:p w14:paraId="42D23948" w14:textId="77777777" w:rsidR="006C3F2F" w:rsidRPr="006C3F2F" w:rsidRDefault="006C3F2F" w:rsidP="006C3F2F"/>
    <w:p w14:paraId="25C8EFB3" w14:textId="49EE26FF" w:rsidR="006C3F2F" w:rsidRPr="006C3F2F" w:rsidRDefault="006C3F2F">
      <w:pPr>
        <w:jc w:val="both"/>
        <w:pPrChange w:id="5" w:author="Michelle Chen" w:date="2024-01-06T11:16:00Z">
          <w:pPr/>
        </w:pPrChange>
      </w:pPr>
      <w:r w:rsidRPr="006C3F2F">
        <w:t xml:space="preserve">For assays included in the response curves, 475 </w:t>
      </w:r>
      <w:proofErr w:type="spellStart"/>
      <w:r w:rsidRPr="006C3F2F">
        <w:t>uL</w:t>
      </w:r>
      <w:proofErr w:type="spellEnd"/>
      <w:r w:rsidRPr="006C3F2F">
        <w:t xml:space="preserve"> of continuous phase followed by 14 </w:t>
      </w:r>
      <w:proofErr w:type="spellStart"/>
      <w:r w:rsidRPr="006C3F2F">
        <w:t>uL</w:t>
      </w:r>
      <w:proofErr w:type="spellEnd"/>
      <w:r w:rsidRPr="006C3F2F">
        <w:t xml:space="preserve"> of droplets was added to each imaging dish. To keep the surfactant concentration constant across each assay, the corresponding amount of IL-6 was added followed by a few microliters of 1X PBS. Ideal images should have droplet covering the entire window; however, as the droplets agglutinate together, there are often sparse regions in the dish. Therefore, for the overnight images, the dish is sometimes tilted slightly (&lt;10°) to fill in the sparse regions.</w:t>
      </w:r>
    </w:p>
    <w:p w14:paraId="28A0771A" w14:textId="77777777" w:rsidR="006C3F2F" w:rsidRPr="006C3F2F" w:rsidRDefault="006C3F2F" w:rsidP="006C3F2F">
      <w:pPr>
        <w:rPr>
          <w:bCs/>
          <w:i/>
          <w:iCs/>
        </w:rPr>
      </w:pPr>
      <w:r w:rsidRPr="006C3F2F">
        <w:rPr>
          <w:bCs/>
          <w:i/>
          <w:iCs/>
        </w:rPr>
        <w:t>Potential Modes of Binding</w:t>
      </w:r>
    </w:p>
    <w:p w14:paraId="2F05E874" w14:textId="77777777" w:rsidR="006C3F2F" w:rsidRPr="006C3F2F" w:rsidRDefault="006C3F2F" w:rsidP="006C3F2F">
      <w:r w:rsidRPr="006C3F2F">
        <w:rPr>
          <w:bCs/>
          <w:noProof/>
        </w:rPr>
        <mc:AlternateContent>
          <mc:Choice Requires="wpc">
            <w:drawing>
              <wp:inline distT="0" distB="0" distL="0" distR="0" wp14:anchorId="10B372F9" wp14:editId="4F4E8336">
                <wp:extent cx="5426710" cy="4595543"/>
                <wp:effectExtent l="0" t="0" r="2540" b="0"/>
                <wp:docPr id="49" name="Canvas 4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7" name="Text Box 47"/>
                        <wps:cNvSpPr txBox="1"/>
                        <wps:spPr>
                          <a:xfrm>
                            <a:off x="0" y="3748099"/>
                            <a:ext cx="5426710" cy="847396"/>
                          </a:xfrm>
                          <a:prstGeom prst="rect">
                            <a:avLst/>
                          </a:prstGeom>
                          <a:solidFill>
                            <a:schemeClr val="lt1"/>
                          </a:solidFill>
                          <a:ln w="6350">
                            <a:noFill/>
                          </a:ln>
                        </wps:spPr>
                        <wps:txbx>
                          <w:txbxContent>
                            <w:p w14:paraId="08741FC1" w14:textId="77777777" w:rsidR="006C3F2F" w:rsidRPr="006E666E" w:rsidRDefault="006C3F2F" w:rsidP="006C3F2F">
                              <w:pPr>
                                <w:pStyle w:val="NormalWeb"/>
                                <w:spacing w:after="0"/>
                                <w:jc w:val="both"/>
                                <w:rPr>
                                  <w:sz w:val="20"/>
                                  <w:szCs w:val="20"/>
                                </w:rPr>
                              </w:pPr>
                              <w:r w:rsidRPr="006E666E">
                                <w:rPr>
                                  <w:b/>
                                  <w:bCs/>
                                  <w:sz w:val="20"/>
                                  <w:szCs w:val="20"/>
                                </w:rPr>
                                <w:t xml:space="preserve">Figure S1. </w:t>
                              </w:r>
                              <w:r w:rsidRPr="006E666E">
                                <w:rPr>
                                  <w:bCs/>
                                  <w:sz w:val="20"/>
                                  <w:szCs w:val="20"/>
                                </w:rPr>
                                <w:t xml:space="preserve">Representative image of potential binding schemes of singly (E1/E2 only) functionalized droplets which can only productively bind the dimer of IL-6 on both sides resulting in a bridge between droplets, and </w:t>
                              </w:r>
                              <w:r w:rsidRPr="009144CB">
                                <w:rPr>
                                  <w:bCs/>
                                  <w:sz w:val="20"/>
                                  <w:szCs w:val="20"/>
                                </w:rPr>
                                <w:t>doubly</w:t>
                              </w:r>
                              <w:r w:rsidRPr="006E666E">
                                <w:rPr>
                                  <w:bCs/>
                                  <w:sz w:val="20"/>
                                  <w:szCs w:val="20"/>
                                </w:rPr>
                                <w:t xml:space="preserve"> (E1+E2) functionalized droplets which can productively bind both the dimer and monomer to promote agglutination. * </w:t>
                              </w:r>
                              <w:proofErr w:type="gramStart"/>
                              <w:r w:rsidRPr="006E666E">
                                <w:rPr>
                                  <w:bCs/>
                                  <w:sz w:val="20"/>
                                  <w:szCs w:val="20"/>
                                </w:rPr>
                                <w:t>indicates</w:t>
                              </w:r>
                              <w:proofErr w:type="gramEnd"/>
                              <w:r w:rsidRPr="006E666E">
                                <w:rPr>
                                  <w:bCs/>
                                  <w:sz w:val="20"/>
                                  <w:szCs w:val="20"/>
                                </w:rPr>
                                <w:t xml:space="preserve"> that a productive bridge could be formed with only </w:t>
                              </w:r>
                              <w:r>
                                <w:rPr>
                                  <w:bCs/>
                                  <w:sz w:val="20"/>
                                  <w:szCs w:val="20"/>
                                </w:rPr>
                                <w:t>one</w:t>
                              </w:r>
                              <w:r w:rsidRPr="006E666E">
                                <w:rPr>
                                  <w:bCs/>
                                  <w:sz w:val="20"/>
                                  <w:szCs w:val="20"/>
                                </w:rPr>
                                <w:t xml:space="preserve"> binder on each side of IL-6, but can potentially be bound by </w:t>
                              </w:r>
                              <w:r>
                                <w:rPr>
                                  <w:bCs/>
                                  <w:sz w:val="20"/>
                                  <w:szCs w:val="20"/>
                                </w:rPr>
                                <w:t>four</w:t>
                              </w:r>
                              <w:r w:rsidRPr="006E666E">
                                <w:rPr>
                                  <w:bCs/>
                                  <w:sz w:val="20"/>
                                  <w:szCs w:val="20"/>
                                </w:rPr>
                                <w:t xml:space="preserve"> total binders. </w:t>
                              </w:r>
                            </w:p>
                            <w:p w14:paraId="69F2E2BD" w14:textId="77777777" w:rsidR="006C3F2F" w:rsidRPr="006E666E" w:rsidRDefault="006C3F2F" w:rsidP="006C3F2F">
                              <w:pPr>
                                <w:spacing w:after="0" w:line="240" w:lineRule="auto"/>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2" name="Picture 72">
                            <a:extLst>
                              <a:ext uri="{FF2B5EF4-FFF2-40B4-BE49-F238E27FC236}">
                                <a16:creationId xmlns:a16="http://schemas.microsoft.com/office/drawing/2014/main" id="{1C57836C-FE18-4446-A2BA-DFB1B27A032B}"/>
                              </a:ext>
                            </a:extLst>
                          </pic:cNvPr>
                          <pic:cNvPicPr>
                            <a:picLocks noChangeAspect="1"/>
                          </pic:cNvPicPr>
                        </pic:nvPicPr>
                        <pic:blipFill>
                          <a:blip r:embed="rId4"/>
                          <a:stretch>
                            <a:fillRect/>
                          </a:stretch>
                        </pic:blipFill>
                        <pic:spPr>
                          <a:xfrm>
                            <a:off x="210710" y="0"/>
                            <a:ext cx="5007609" cy="3808675"/>
                          </a:xfrm>
                          <a:prstGeom prst="rect">
                            <a:avLst/>
                          </a:prstGeom>
                        </pic:spPr>
                      </pic:pic>
                    </wpc:wpc>
                  </a:graphicData>
                </a:graphic>
              </wp:inline>
            </w:drawing>
          </mc:Choice>
          <mc:Fallback>
            <w:pict>
              <v:group w14:anchorId="10B372F9" id="Canvas 49" o:spid="_x0000_s1026" editas="canvas" style="width:427.3pt;height:361.85pt;mso-position-horizontal-relative:char;mso-position-vertical-relative:line" coordsize="54267,459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267;height:45954;visibility:visible;mso-wrap-style:square" filled="t">
                  <v:fill o:detectmouseclick="t"/>
                  <v:path o:connecttype="none"/>
                </v:shape>
                <v:shapetype id="_x0000_t202" coordsize="21600,21600" o:spt="202" path="m,l,21600r21600,l21600,xe">
                  <v:stroke joinstyle="miter"/>
                  <v:path gradientshapeok="t" o:connecttype="rect"/>
                </v:shapetype>
                <v:shape id="Text Box 47" o:spid="_x0000_s1028" type="#_x0000_t202" style="position:absolute;top:37480;width:54267;height:8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" fillcolor="white [3201]" stroked="f" strokeweight=".5pt">
                  <v:textbox>
                    <w:txbxContent>
                      <w:p w14:paraId="08741FC1" w14:textId="77777777" w:rsidR="006C3F2F" w:rsidRPr="006E666E" w:rsidRDefault="006C3F2F" w:rsidP="006C3F2F">
                        <w:pPr>
                          <w:pStyle w:val="NormalWeb"/>
                          <w:spacing w:after="0"/>
                          <w:jc w:val="both"/>
                          <w:rPr>
                            <w:sz w:val="20"/>
                            <w:szCs w:val="20"/>
                          </w:rPr>
                        </w:pPr>
                        <w:r w:rsidRPr="006E666E">
                          <w:rPr>
                            <w:b/>
                            <w:bCs/>
                            <w:sz w:val="20"/>
                            <w:szCs w:val="20"/>
                          </w:rPr>
                          <w:t xml:space="preserve">Figure S1. </w:t>
                        </w:r>
                        <w:r w:rsidRPr="006E666E">
                          <w:rPr>
                            <w:bCs/>
                            <w:sz w:val="20"/>
                            <w:szCs w:val="20"/>
                          </w:rPr>
                          <w:t xml:space="preserve">Representative image of potential binding schemes of singly (E1/E2 only) functionalized droplets which can only productively bind the dimer of IL-6 on both sides resulting in a bridge between droplets, and </w:t>
                        </w:r>
                        <w:r w:rsidRPr="009144CB">
                          <w:rPr>
                            <w:bCs/>
                            <w:sz w:val="20"/>
                            <w:szCs w:val="20"/>
                          </w:rPr>
                          <w:t>doubly</w:t>
                        </w:r>
                        <w:r w:rsidRPr="006E666E">
                          <w:rPr>
                            <w:bCs/>
                            <w:sz w:val="20"/>
                            <w:szCs w:val="20"/>
                          </w:rPr>
                          <w:t xml:space="preserve"> (E1+E2) functionalized droplets which can productively bind both the dimer and monomer to promote agglutination. * </w:t>
                        </w:r>
                        <w:proofErr w:type="gramStart"/>
                        <w:r w:rsidRPr="006E666E">
                          <w:rPr>
                            <w:bCs/>
                            <w:sz w:val="20"/>
                            <w:szCs w:val="20"/>
                          </w:rPr>
                          <w:t>indicates</w:t>
                        </w:r>
                        <w:proofErr w:type="gramEnd"/>
                        <w:r w:rsidRPr="006E666E">
                          <w:rPr>
                            <w:bCs/>
                            <w:sz w:val="20"/>
                            <w:szCs w:val="20"/>
                          </w:rPr>
                          <w:t xml:space="preserve"> that a productive bridge could be formed with only </w:t>
                        </w:r>
                        <w:r>
                          <w:rPr>
                            <w:bCs/>
                            <w:sz w:val="20"/>
                            <w:szCs w:val="20"/>
                          </w:rPr>
                          <w:t>one</w:t>
                        </w:r>
                        <w:r w:rsidRPr="006E666E">
                          <w:rPr>
                            <w:bCs/>
                            <w:sz w:val="20"/>
                            <w:szCs w:val="20"/>
                          </w:rPr>
                          <w:t xml:space="preserve"> binder on each side of IL-6, but can potentially be bound by </w:t>
                        </w:r>
                        <w:r>
                          <w:rPr>
                            <w:bCs/>
                            <w:sz w:val="20"/>
                            <w:szCs w:val="20"/>
                          </w:rPr>
                          <w:t>four</w:t>
                        </w:r>
                        <w:r w:rsidRPr="006E666E">
                          <w:rPr>
                            <w:bCs/>
                            <w:sz w:val="20"/>
                            <w:szCs w:val="20"/>
                          </w:rPr>
                          <w:t xml:space="preserve"> total binders. </w:t>
                        </w:r>
                      </w:p>
                      <w:p w14:paraId="69F2E2BD" w14:textId="77777777" w:rsidR="006C3F2F" w:rsidRPr="006E666E" w:rsidRDefault="006C3F2F" w:rsidP="006C3F2F">
                        <w:pPr>
                          <w:spacing w:after="0" w:line="240" w:lineRule="auto"/>
                          <w:rPr>
                            <w:rFonts w:ascii="Times New Roman" w:hAnsi="Times New Roman" w:cs="Times New Roman"/>
                            <w:sz w:val="20"/>
                            <w:szCs w:val="20"/>
                          </w:rPr>
                        </w:pPr>
                      </w:p>
                    </w:txbxContent>
                  </v:textbox>
                </v:shape>
                <v:shape id="Picture 72" o:spid="_x0000_s1029" type="#_x0000_t75" style="position:absolute;left:2107;width:50076;height:380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">
                  <v:imagedata r:id="rId5" o:title=""/>
                </v:shape>
                <w10:anchorlock/>
              </v:group>
            </w:pict>
          </mc:Fallback>
        </mc:AlternateContent>
      </w:r>
    </w:p>
    <w:p w14:paraId="7585FCD5" w14:textId="1567E0C1" w:rsidR="006C3F2F" w:rsidRPr="00CD6D2C" w:rsidDel="00BE7E5B" w:rsidRDefault="006C3F2F" w:rsidP="006C3F2F">
      <w:pPr>
        <w:rPr>
          <w:del w:id="6" w:author="Michelle Chen" w:date="2024-01-06T11:16:00Z"/>
          <w:bCs/>
          <w:iCs/>
          <w:rPrChange w:id="7" w:author="Michelle Chen" w:date="2024-01-06T11:17:00Z">
            <w:rPr>
              <w:del w:id="8" w:author="Michelle Chen" w:date="2024-01-06T11:16:00Z"/>
              <w:bCs/>
            </w:rPr>
          </w:rPrChange>
        </w:rPr>
      </w:pPr>
      <w:commentRangeStart w:id="9"/>
      <w:del w:id="10" w:author="Michelle Chen" w:date="2024-01-06T11:16:00Z">
        <w:r w:rsidRPr="00CD6D2C" w:rsidDel="00BE7E5B">
          <w:rPr>
            <w:b/>
            <w:bCs/>
            <w:iCs/>
            <w:rPrChange w:id="11" w:author="Michelle Chen" w:date="2024-01-06T11:17:00Z">
              <w:rPr>
                <w:b/>
                <w:bCs/>
                <w:i/>
              </w:rPr>
            </w:rPrChange>
          </w:rPr>
          <w:delText xml:space="preserve">E. coli </w:delText>
        </w:r>
        <w:r w:rsidRPr="00CD6D2C" w:rsidDel="00BE7E5B">
          <w:rPr>
            <w:b/>
            <w:bCs/>
            <w:iCs/>
            <w:rPrChange w:id="12" w:author="Michelle Chen" w:date="2024-01-06T11:17:00Z">
              <w:rPr>
                <w:b/>
                <w:bCs/>
              </w:rPr>
            </w:rPrChange>
          </w:rPr>
          <w:delText xml:space="preserve">expression plasmid design and ncAA incorporation. </w:delText>
        </w:r>
        <w:r w:rsidRPr="00CD6D2C" w:rsidDel="00BE7E5B">
          <w:rPr>
            <w:bCs/>
            <w:iCs/>
            <w:rPrChange w:id="13" w:author="Michelle Chen" w:date="2024-01-06T11:17:00Z">
              <w:rPr>
                <w:bCs/>
              </w:rPr>
            </w:rPrChange>
          </w:rPr>
          <w:delText xml:space="preserve">Plasmids for bacterial expression were generated by Genscript. Amino acid sequences for two clones, which form a sandwich pair originally titled “clone2” (E1) and “clone8,” (E2) were provided to Genscript for codon optimization, synthesis, and cloning into the bacterial expression plasmid pRSF-Duet. The original sequences were modified to include an internal amber (TAG) stop codon at the original stop codon, the short spacer LAAA, followed by a hexa-Histidine tag terminated by the ochre (TAA) stop codon. The full sequences for each clone can be found in Figure S2. </w:delText>
        </w:r>
      </w:del>
    </w:p>
    <w:p w14:paraId="57B861C7" w14:textId="6931CBFA" w:rsidR="006C3F2F" w:rsidRPr="00CD6D2C" w:rsidDel="00BE7E5B" w:rsidRDefault="006C3F2F" w:rsidP="006C3F2F">
      <w:pPr>
        <w:rPr>
          <w:del w:id="14" w:author="Michelle Chen" w:date="2024-01-06T11:16:00Z"/>
          <w:bCs/>
          <w:iCs/>
          <w:rPrChange w:id="15" w:author="Michelle Chen" w:date="2024-01-06T11:17:00Z">
            <w:rPr>
              <w:del w:id="16" w:author="Michelle Chen" w:date="2024-01-06T11:16:00Z"/>
              <w:bCs/>
            </w:rPr>
          </w:rPrChange>
        </w:rPr>
      </w:pPr>
      <w:del w:id="17" w:author="Michelle Chen" w:date="2024-01-06T11:16:00Z">
        <w:r w:rsidRPr="00CD6D2C" w:rsidDel="00BE7E5B">
          <w:rPr>
            <w:bCs/>
            <w:iCs/>
            <w:rPrChange w:id="18" w:author="Michelle Chen" w:date="2024-01-06T11:17:00Z">
              <w:rPr>
                <w:bCs/>
              </w:rPr>
            </w:rPrChange>
          </w:rPr>
          <w:delText>To functionalize the described rcSso7d proteins, BL21(DE3) cells were co-transformed with one of the described rcSso7d plasmids alongside the pDULE plasmid previously described,</w:delText>
        </w:r>
        <w:r w:rsidRPr="00CD6D2C" w:rsidDel="00BE7E5B">
          <w:rPr>
            <w:bCs/>
            <w:iCs/>
            <w:rPrChange w:id="19" w:author="Michelle Chen" w:date="2024-01-06T11:17:00Z">
              <w:rPr>
                <w:bCs/>
              </w:rPr>
            </w:rPrChange>
          </w:rPr>
          <w:fldChar w:fldCharType="begin" w:fldLock="1"/>
        </w:r>
        <w:r w:rsidRPr="00CD6D2C" w:rsidDel="00BE7E5B">
          <w:rPr>
            <w:bCs/>
            <w:iCs/>
            <w:rPrChange w:id="20" w:author="Michelle Chen" w:date="2024-01-06T11:17:00Z">
              <w:rPr>
                <w:bCs/>
              </w:rPr>
            </w:rPrChange>
          </w:rPr>
          <w:delInstrText>ADDIN CSL_CITATION {"citationItems":[{"id":"ITEM-1","itemData":{"DOI":"10.1038/srep17196","ISSN":"20452322","PMID":"26597962","abstract":"The diversity of protein functions is impacted in significant part by the chemical properties of the twenty amino acids, which are used as building blocks for nearly all proteins. The ability to incorporate unnatural amino acids (UAA) into proteins in a site specific manner can vastly expand the repertoire of protein functions and also allows detailed analysis of protein function. In recent years UAAs have been incorporated in a site-specific manner into proteins in a number of organisms. In nearly all cases, the amber codon is used as a sense codon, and an orthogonal tRNA/aminoacyl-tRNA synthetase (RS) pair is used to generate amber suppressing tRNAs charged with the UAA. In this work, we have developed tools to incorporate the cross-linking amino acid azido-phenylalanine (AzF) through the use of bacterial tRNA Tyr and a modified version of TyrRS, AzFRS, in Schizosaccharomyces pombe, which is an attractive model organism for the study of cell behavior and function. We have incorporated AzF into three different proteins. We show that the majority of AzF is modified to amino-phenyl alanine, but protein cross-linking was still observed. These studies set the stage for exploitation of this new technology for the analysis of S. pombe proteins.","author":[{"dropping-particle":"","family":"Shao","given":"Nan","non-dropping-particle":"","parse-names":false,"suffix":""},{"dropping-particle":"","family":"Singh","given":"N. Sadananda","non-dropping-particle":"","parse-names":false,"suffix":""},{"dropping-particle":"","family":"Slade","given":"Susan E.","non-dropping-particle":"","parse-names":false,"suffix":""},{"dropping-particle":"","family":"Jones","given":"Alexandra M.E.","non-dropping-particle":"","parse-names":false,"suffix":""},{"dropping-particle":"","family":"Balasubramanian","given":"Mohan K.","non-dropping-particle":"","parse-names":false,"suffix":""}],"container-title":"Scientific Reports","id":"ITEM-1","issued":{"date-parts":[["2015"]]},"page":"1-10","publisher":"Nature Publishing Group","title":"Site Specific Genetic Incorporation of Azidophenylalanine in Schizosaccharomyces pombe","type":"article-journal","volume":"5"},"uris":["http://www.mendeley.com/documents/?uuid=e4a77688-15d6-4d93-839e-2cb1e9f33d52"]}],"mendeley":{"formattedCitation":"&lt;sup&gt;4&lt;/sup&gt;","plainTextFormattedCitation":"4"},"properties":{"noteIndex":0},"schema":"https://github.com/citation-style-language/schema/raw/master/csl-citation.json"}</w:delInstrText>
        </w:r>
        <w:r w:rsidRPr="00CD6D2C" w:rsidDel="00BE7E5B">
          <w:rPr>
            <w:bCs/>
            <w:iCs/>
            <w:rPrChange w:id="21" w:author="Michelle Chen" w:date="2024-01-06T11:17:00Z">
              <w:rPr/>
            </w:rPrChange>
          </w:rPr>
          <w:fldChar w:fldCharType="separate"/>
        </w:r>
        <w:r w:rsidRPr="00CD6D2C" w:rsidDel="00BE7E5B">
          <w:rPr>
            <w:bCs/>
            <w:iCs/>
            <w:vertAlign w:val="superscript"/>
            <w:rPrChange w:id="22" w:author="Michelle Chen" w:date="2024-01-06T11:17:00Z">
              <w:rPr>
                <w:bCs/>
                <w:vertAlign w:val="superscript"/>
              </w:rPr>
            </w:rPrChange>
          </w:rPr>
          <w:delText>4</w:delText>
        </w:r>
        <w:r w:rsidRPr="00CD6D2C" w:rsidDel="00BE7E5B">
          <w:rPr>
            <w:iCs/>
            <w:rPrChange w:id="23" w:author="Michelle Chen" w:date="2024-01-06T11:17:00Z">
              <w:rPr/>
            </w:rPrChange>
          </w:rPr>
          <w:fldChar w:fldCharType="end"/>
        </w:r>
        <w:r w:rsidRPr="00CD6D2C" w:rsidDel="00BE7E5B">
          <w:rPr>
            <w:bCs/>
            <w:iCs/>
            <w:rPrChange w:id="24" w:author="Michelle Chen" w:date="2024-01-06T11:17:00Z">
              <w:rPr>
                <w:bCs/>
              </w:rPr>
            </w:rPrChange>
          </w:rPr>
          <w:delText xml:space="preserve"> which encodes an engineered tRNA that pairs with the amber stop codon and a tRNA synthetase that loads the engineered tRNA with 4-AzidoPhenylalanine (4AZP). This methodology allows the site-specific functionalization at any internal TAG stop codon of proteins with a free azide. This free azide can be used for orthogonal attachment to covalently bond 4AZP containing proteins to various substrates using alkyne azide click chemistry. Transformed cells were cultured, induced, and lysed and the proteins were purified according to procedures stated in the experimental section. A portion of all proteins purifications was labeled with FITC NHS esters to verify attachment to droplets.</w:delText>
        </w:r>
      </w:del>
    </w:p>
    <w:p w14:paraId="578BF7BE" w14:textId="2F338696" w:rsidR="006C3F2F" w:rsidRPr="00CD6D2C" w:rsidDel="00BE7E5B" w:rsidRDefault="006C3F2F" w:rsidP="006C3F2F">
      <w:pPr>
        <w:rPr>
          <w:del w:id="25" w:author="Michelle Chen" w:date="2024-01-06T11:16:00Z"/>
          <w:b/>
          <w:bCs/>
          <w:iCs/>
          <w:rPrChange w:id="26" w:author="Michelle Chen" w:date="2024-01-06T11:17:00Z">
            <w:rPr>
              <w:del w:id="27" w:author="Michelle Chen" w:date="2024-01-06T11:16:00Z"/>
              <w:b/>
              <w:bCs/>
            </w:rPr>
          </w:rPrChange>
        </w:rPr>
      </w:pPr>
      <w:del w:id="28" w:author="Michelle Chen" w:date="2024-01-06T11:16:00Z">
        <w:r w:rsidRPr="00CD6D2C" w:rsidDel="00BE7E5B">
          <w:rPr>
            <w:b/>
            <w:bCs/>
            <w:iCs/>
            <w:rPrChange w:id="29" w:author="Michelle Chen" w:date="2024-01-06T11:17:00Z">
              <w:rPr>
                <w:b/>
                <w:bCs/>
              </w:rPr>
            </w:rPrChange>
          </w:rPr>
          <w:delText xml:space="preserve">rcSso7d NHS-Ester labeling. </w:delText>
        </w:r>
        <w:r w:rsidRPr="00CD6D2C" w:rsidDel="00BE7E5B">
          <w:rPr>
            <w:bCs/>
            <w:iCs/>
            <w:rPrChange w:id="30" w:author="Michelle Chen" w:date="2024-01-06T11:17:00Z">
              <w:rPr>
                <w:bCs/>
              </w:rPr>
            </w:rPrChange>
          </w:rPr>
          <w:delText>Proteins were incubated with FITC NHS ester dye at a ratio of 7:1 (dye:theoretical lysines/protein) at room temperature while rocking for 30 minutes. Unbound dye was separated from dyed proteins via gel filtration spin columns (BioGel650).</w:delText>
        </w:r>
      </w:del>
    </w:p>
    <w:p w14:paraId="35074A55" w14:textId="354D4A6E" w:rsidR="00BE7E5B" w:rsidRPr="00BE7E5B" w:rsidDel="00D535C0" w:rsidRDefault="00CD6D2C">
      <w:pPr>
        <w:jc w:val="both"/>
        <w:rPr>
          <w:ins w:id="31" w:author="Michelle Chen" w:date="2024-01-06T11:16:00Z"/>
          <w:del w:id="32" w:author="Charlie Demurjian" w:date="2024-01-08T13:10:00Z"/>
        </w:rPr>
        <w:pPrChange w:id="33" w:author="Michelle Chen" w:date="2024-01-06T11:16:00Z">
          <w:pPr/>
        </w:pPrChange>
      </w:pPr>
      <w:ins w:id="34" w:author="Michelle Chen" w:date="2024-01-06T11:16:00Z">
        <w:r w:rsidRPr="00CD6D2C">
          <w:rPr>
            <w:b/>
            <w:bCs/>
            <w:iCs/>
            <w:rPrChange w:id="35" w:author="Michelle Chen" w:date="2024-01-06T11:17:00Z">
              <w:rPr>
                <w:b/>
                <w:bCs/>
                <w:i/>
              </w:rPr>
            </w:rPrChange>
          </w:rPr>
          <w:t>Mic</w:t>
        </w:r>
      </w:ins>
      <w:ins w:id="36" w:author="Michelle Chen" w:date="2024-01-06T11:17:00Z">
        <w:r w:rsidRPr="00CD6D2C">
          <w:rPr>
            <w:b/>
            <w:bCs/>
            <w:iCs/>
            <w:rPrChange w:id="37" w:author="Michelle Chen" w:date="2024-01-06T11:17:00Z">
              <w:rPr>
                <w:b/>
                <w:bCs/>
                <w:i/>
              </w:rPr>
            </w:rPrChange>
          </w:rPr>
          <w:t>roscope Images</w:t>
        </w:r>
        <w:commentRangeEnd w:id="9"/>
        <w:r>
          <w:rPr>
            <w:rStyle w:val="CommentReference"/>
          </w:rPr>
          <w:commentReference w:id="9"/>
        </w:r>
      </w:ins>
      <w:ins w:id="38" w:author="Michelle Chen" w:date="2024-01-06T11:16:00Z">
        <w:r w:rsidR="00BE7E5B">
          <w:rPr>
            <w:b/>
            <w:bCs/>
          </w:rPr>
          <w:t>.</w:t>
        </w:r>
        <w:r w:rsidR="00BE7E5B">
          <w:t xml:space="preserve"> </w:t>
        </w:r>
        <w:r w:rsidR="00BE7E5B" w:rsidRPr="00BE7E5B">
          <w:t xml:space="preserve">Optical images of the agglutination studies were collected using an inverted microscope equipped with an </w:t>
        </w:r>
        <w:proofErr w:type="spellStart"/>
        <w:r w:rsidR="00BE7E5B" w:rsidRPr="00BE7E5B">
          <w:t>AmScope</w:t>
        </w:r>
        <w:proofErr w:type="spellEnd"/>
        <w:r w:rsidR="00BE7E5B" w:rsidRPr="00BE7E5B">
          <w:t xml:space="preserve"> camera. Side-view images of the droplets were collected using a custom-built horizontal microscope with an Olympus 50x objective, a Thorlabs tube lens (effective focal length = 200 nm), and an Allied Vision </w:t>
        </w:r>
        <w:proofErr w:type="spellStart"/>
        <w:r w:rsidR="00BE7E5B" w:rsidRPr="00BE7E5B">
          <w:t>Prosilica</w:t>
        </w:r>
        <w:proofErr w:type="spellEnd"/>
        <w:r w:rsidR="00BE7E5B" w:rsidRPr="00BE7E5B">
          <w:t xml:space="preserve"> GT camera. The droplets were deposited into a 0.1 mm demountable quartz cuvette (</w:t>
        </w:r>
        <w:proofErr w:type="spellStart"/>
        <w:r w:rsidR="00BE7E5B" w:rsidRPr="00BE7E5B">
          <w:t>Starna</w:t>
        </w:r>
        <w:proofErr w:type="spellEnd"/>
        <w:r w:rsidR="00BE7E5B" w:rsidRPr="00BE7E5B">
          <w:t xml:space="preserve"> Cells, Inc.) and illuminated from the side using a Fiber-Lite M1-152 lamp for bright field images with a white background. Confocal fluorescence images of the droplets were collected on a Zeiss LSM 700 Laser Scanning Confocal Microscope at 10% power. Fluorescence microscope images were taken on droplets functionalized with 0.5 and 2.8 nmol of FITC-labeled E1 and FITC-labeled E2, respectively, which were added to 20 and 30 </w:t>
        </w:r>
        <w:proofErr w:type="spellStart"/>
        <w:r w:rsidR="00BE7E5B" w:rsidRPr="00BE7E5B">
          <w:t>μL</w:t>
        </w:r>
        <w:proofErr w:type="spellEnd"/>
        <w:r w:rsidR="00BE7E5B" w:rsidRPr="00BE7E5B">
          <w:t xml:space="preserve"> of droplets, respectively.</w:t>
        </w:r>
      </w:ins>
    </w:p>
    <w:p w14:paraId="585E206D" w14:textId="73BB5F3D" w:rsidR="006B0583" w:rsidRPr="00BE7E5B" w:rsidRDefault="006B0583" w:rsidP="00D535C0">
      <w:pPr>
        <w:jc w:val="both"/>
        <w:pPrChange w:id="39" w:author="Charlie Demurjian" w:date="2024-01-08T13:10:00Z">
          <w:pPr/>
        </w:pPrChange>
      </w:pPr>
    </w:p>
    <w:sectPr w:rsidR="006B0583" w:rsidRPr="00BE7E5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Michelle Chen" w:date="2024-01-06T11:17:00Z" w:initials="MC">
    <w:p w14:paraId="6AEE513E" w14:textId="29001B25" w:rsidR="00CD6D2C" w:rsidRDefault="00CD6D2C">
      <w:pPr>
        <w:pStyle w:val="CommentText"/>
      </w:pPr>
      <w:r>
        <w:rPr>
          <w:rStyle w:val="CommentReference"/>
        </w:rPr>
        <w:annotationRef/>
      </w:r>
      <w:r>
        <w:t>Not all the images in D.IMG are from agglutination assays. This paragraph provides the experimental details on how the other type of images were collected. I am not sure if it goes here are a separate protocol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E51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3B533" w16cex:dateUtc="2024-01-06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E513E" w16cid:durableId="2943B5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le Chen">
    <w15:presenceInfo w15:providerId="AD" w15:userId="S::mchen15@mit.edu::d25f32bb-9c8d-422e-80b4-87edeb6ff359"/>
  </w15:person>
  <w15:person w15:author="Charlie Demurjian">
    <w15:presenceInfo w15:providerId="AD" w15:userId="S::cdemu@mit.edu::cc228a68-b736-4f04-b09e-31458ad202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816"/>
    <w:rsid w:val="00064B80"/>
    <w:rsid w:val="000E0816"/>
    <w:rsid w:val="006B0583"/>
    <w:rsid w:val="006C3F2F"/>
    <w:rsid w:val="00BE7E5B"/>
    <w:rsid w:val="00CD6D2C"/>
    <w:rsid w:val="00D535C0"/>
    <w:rsid w:val="00DB08EA"/>
    <w:rsid w:val="00FA19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07AF5"/>
  <w15:chartTrackingRefBased/>
  <w15:docId w15:val="{DC447DD7-7D54-4DE0-BEA8-9EC09D20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3F2F"/>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D6D2C"/>
    <w:rPr>
      <w:sz w:val="16"/>
      <w:szCs w:val="16"/>
    </w:rPr>
  </w:style>
  <w:style w:type="paragraph" w:styleId="CommentText">
    <w:name w:val="annotation text"/>
    <w:basedOn w:val="Normal"/>
    <w:link w:val="CommentTextChar"/>
    <w:uiPriority w:val="99"/>
    <w:semiHidden/>
    <w:unhideWhenUsed/>
    <w:rsid w:val="00CD6D2C"/>
    <w:pPr>
      <w:spacing w:line="240" w:lineRule="auto"/>
    </w:pPr>
    <w:rPr>
      <w:sz w:val="20"/>
      <w:szCs w:val="20"/>
    </w:rPr>
  </w:style>
  <w:style w:type="character" w:customStyle="1" w:styleId="CommentTextChar">
    <w:name w:val="Comment Text Char"/>
    <w:basedOn w:val="DefaultParagraphFont"/>
    <w:link w:val="CommentText"/>
    <w:uiPriority w:val="99"/>
    <w:semiHidden/>
    <w:rsid w:val="00CD6D2C"/>
    <w:rPr>
      <w:sz w:val="20"/>
      <w:szCs w:val="20"/>
    </w:rPr>
  </w:style>
  <w:style w:type="paragraph" w:styleId="CommentSubject">
    <w:name w:val="annotation subject"/>
    <w:basedOn w:val="CommentText"/>
    <w:next w:val="CommentText"/>
    <w:link w:val="CommentSubjectChar"/>
    <w:uiPriority w:val="99"/>
    <w:semiHidden/>
    <w:unhideWhenUsed/>
    <w:rsid w:val="00CD6D2C"/>
    <w:rPr>
      <w:b/>
      <w:bCs/>
    </w:rPr>
  </w:style>
  <w:style w:type="character" w:customStyle="1" w:styleId="CommentSubjectChar">
    <w:name w:val="Comment Subject Char"/>
    <w:basedOn w:val="CommentTextChar"/>
    <w:link w:val="CommentSubject"/>
    <w:uiPriority w:val="99"/>
    <w:semiHidden/>
    <w:rsid w:val="00CD6D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1447</Words>
  <Characters>8250</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 Demurjian</dc:creator>
  <cp:keywords/>
  <dc:description/>
  <cp:lastModifiedBy>Charlie Demurjian</cp:lastModifiedBy>
  <cp:revision>2</cp:revision>
  <dcterms:created xsi:type="dcterms:W3CDTF">2024-01-08T18:11:00Z</dcterms:created>
  <dcterms:modified xsi:type="dcterms:W3CDTF">2024-01-08T18:11:00Z</dcterms:modified>
</cp:coreProperties>
</file>